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D82674" w:rsidP="00B60B1B">
      <w:pPr>
        <w:rPr>
          <w:b/>
          <w:sz w:val="28"/>
        </w:rPr>
      </w:pPr>
      <w:proofErr w:type="spellStart"/>
      <w:r>
        <w:rPr>
          <w:b/>
          <w:sz w:val="28"/>
        </w:rPr>
        <w:t>Hpar</w:t>
      </w:r>
      <w:proofErr w:type="spellEnd"/>
      <w:r>
        <w:rPr>
          <w:b/>
          <w:sz w:val="28"/>
        </w:rPr>
        <w:t xml:space="preserve"> Yang Long</w:t>
      </w:r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2919EC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 w:val="restart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2919EC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2919EC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 w:val="restart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2919EC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 w:val="restart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 w:val="restart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FDD" w:rsidRPr="007A432C" w:rsidTr="00A045D3">
        <w:tc>
          <w:tcPr>
            <w:tcW w:w="1886" w:type="dxa"/>
            <w:vMerge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1FDD" w:rsidRPr="007A432C" w:rsidRDefault="00271FDD" w:rsidP="00271FD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1FDD" w:rsidRPr="007A432C" w:rsidRDefault="00271FDD" w:rsidP="00271FD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>
      <w:bookmarkStart w:id="0" w:name="_GoBack"/>
      <w:bookmarkEnd w:id="0"/>
    </w:p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3E8" w:rsidRDefault="009B03E8" w:rsidP="00C94365">
      <w:pPr>
        <w:spacing w:after="0" w:line="240" w:lineRule="auto"/>
      </w:pPr>
      <w:r>
        <w:separator/>
      </w:r>
    </w:p>
  </w:endnote>
  <w:endnote w:type="continuationSeparator" w:id="0">
    <w:p w:rsidR="009B03E8" w:rsidRDefault="009B03E8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3E8" w:rsidRDefault="009B03E8" w:rsidP="00C94365">
      <w:pPr>
        <w:spacing w:after="0" w:line="240" w:lineRule="auto"/>
      </w:pPr>
      <w:r>
        <w:separator/>
      </w:r>
    </w:p>
  </w:footnote>
  <w:footnote w:type="continuationSeparator" w:id="0">
    <w:p w:rsidR="009B03E8" w:rsidRDefault="009B03E8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C6B7E"/>
    <w:rsid w:val="002327E1"/>
    <w:rsid w:val="00271FDD"/>
    <w:rsid w:val="002919EC"/>
    <w:rsid w:val="00383FD4"/>
    <w:rsid w:val="00412C74"/>
    <w:rsid w:val="0041382B"/>
    <w:rsid w:val="0053749C"/>
    <w:rsid w:val="00557704"/>
    <w:rsid w:val="006A3CAC"/>
    <w:rsid w:val="007506FC"/>
    <w:rsid w:val="007A432C"/>
    <w:rsid w:val="007F512F"/>
    <w:rsid w:val="00813E59"/>
    <w:rsid w:val="009B03E8"/>
    <w:rsid w:val="009B44C1"/>
    <w:rsid w:val="009D2D64"/>
    <w:rsid w:val="00A02DB1"/>
    <w:rsid w:val="00A07D5E"/>
    <w:rsid w:val="00B60B1B"/>
    <w:rsid w:val="00BD093A"/>
    <w:rsid w:val="00C31B03"/>
    <w:rsid w:val="00C94365"/>
    <w:rsid w:val="00D40292"/>
    <w:rsid w:val="00D82674"/>
    <w:rsid w:val="00DA61FA"/>
    <w:rsid w:val="00FA7EFB"/>
    <w:rsid w:val="00F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2017-02-22T08:37:00Z</dcterms:created>
  <dcterms:modified xsi:type="dcterms:W3CDTF">2017-03-10T07:39:00Z</dcterms:modified>
</cp:coreProperties>
</file>